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4C2340C5" w:rsidR="005241A2" w:rsidRPr="00BF1C46" w:rsidRDefault="00D33A7C" w:rsidP="009A03BD">
            <w:pPr>
              <w:spacing w:before="120" w:after="120"/>
              <w:jc w:val="left"/>
              <w:rPr>
                <w:b/>
                <w:color w:val="0070C0"/>
                <w:sz w:val="28"/>
                <w:szCs w:val="28"/>
              </w:rPr>
            </w:pPr>
            <w:r w:rsidRPr="00D33A7C">
              <w:rPr>
                <w:b/>
                <w:color w:val="0070C0"/>
                <w:sz w:val="28"/>
                <w:szCs w:val="28"/>
              </w:rPr>
              <w:t>Informace o tripartitních jednáních podle Metodiky hodnocení výzkumných organizací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22575033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5131AF">
              <w:rPr>
                <w:b/>
                <w:color w:val="0070C0"/>
                <w:sz w:val="28"/>
                <w:szCs w:val="28"/>
              </w:rPr>
              <w:t>16</w:t>
            </w:r>
            <w:r>
              <w:rPr>
                <w:b/>
                <w:color w:val="0070C0"/>
                <w:sz w:val="28"/>
                <w:szCs w:val="28"/>
              </w:rPr>
              <w:t>/</w:t>
            </w:r>
            <w:r w:rsidR="009A03BD">
              <w:rPr>
                <w:b/>
                <w:color w:val="0070C0"/>
                <w:sz w:val="28"/>
                <w:szCs w:val="28"/>
              </w:rPr>
              <w:t>A</w:t>
            </w:r>
            <w:r w:rsidR="00D33A7C">
              <w:rPr>
                <w:b/>
                <w:color w:val="0070C0"/>
                <w:sz w:val="28"/>
                <w:szCs w:val="28"/>
              </w:rPr>
              <w:t>7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40A3F432" w:rsidR="005241A2" w:rsidRPr="002D3C4B" w:rsidRDefault="00B34AC7" w:rsidP="002D3C4B">
            <w:pPr>
              <w:spacing w:before="120" w:after="120"/>
              <w:jc w:val="left"/>
              <w:rPr>
                <w:bCs/>
                <w:i/>
              </w:rPr>
            </w:pPr>
            <w:r w:rsidRPr="005B4BF6">
              <w:rPr>
                <w:i/>
              </w:rPr>
              <w:t>prof. Polívka</w:t>
            </w:r>
            <w:r w:rsidRPr="002D3C4B">
              <w:rPr>
                <w:bCs/>
                <w:i/>
                <w:noProof/>
              </w:rPr>
              <w:t xml:space="preserve"> </w:t>
            </w:r>
          </w:p>
        </w:tc>
      </w:tr>
      <w:tr w:rsidR="00B34AC7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B34AC7" w:rsidRPr="008F77F6" w:rsidRDefault="00B34AC7" w:rsidP="00B34AC7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7DC6726E" w:rsidR="00B34AC7" w:rsidRPr="002D3C4B" w:rsidRDefault="00B34AC7" w:rsidP="00B34AC7">
            <w:pPr>
              <w:spacing w:before="120" w:after="120"/>
              <w:jc w:val="left"/>
              <w:rPr>
                <w:bCs/>
                <w:i/>
              </w:rPr>
            </w:pPr>
            <w:r w:rsidRPr="005B4BF6">
              <w:rPr>
                <w:i/>
              </w:rPr>
              <w:t xml:space="preserve">dr. </w:t>
            </w:r>
            <w:r>
              <w:rPr>
                <w:i/>
              </w:rPr>
              <w:t xml:space="preserve">Miholová, Odbor podpory RVVI, </w:t>
            </w:r>
            <w:r w:rsidR="005131AF">
              <w:rPr>
                <w:i/>
              </w:rPr>
              <w:t>2</w:t>
            </w:r>
            <w:r w:rsidR="00CC2F17">
              <w:rPr>
                <w:i/>
              </w:rPr>
              <w:t>4</w:t>
            </w:r>
            <w:r w:rsidRPr="005B4BF6">
              <w:rPr>
                <w:i/>
              </w:rPr>
              <w:t xml:space="preserve">. </w:t>
            </w:r>
            <w:r w:rsidR="001D0889">
              <w:rPr>
                <w:i/>
              </w:rPr>
              <w:t>ří</w:t>
            </w:r>
            <w:r w:rsidR="004E43F1">
              <w:rPr>
                <w:i/>
              </w:rPr>
              <w:t>jna</w:t>
            </w:r>
            <w:r>
              <w:rPr>
                <w:i/>
              </w:rPr>
              <w:t xml:space="preserve"> 2025</w:t>
            </w:r>
          </w:p>
        </w:tc>
      </w:tr>
      <w:tr w:rsidR="00B34AC7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518D0B1" w14:textId="77777777" w:rsidR="004E43F1" w:rsidRPr="00AB734E" w:rsidRDefault="004E43F1" w:rsidP="004E43F1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33B7123A" w14:textId="77777777" w:rsidR="0034187C" w:rsidRDefault="0034187C" w:rsidP="0034187C">
            <w:pPr>
              <w:spacing w:before="120" w:after="120"/>
            </w:pPr>
            <w:r>
              <w:t xml:space="preserve">Jednání tzv. tripartit je jednání mezi poskytovatelem/zřizovatelem, RVVI/Odborem podpory RVVI a zástupců Odborných panelů podle postupu předepsaném Metodikou hodnocení výzkumných organizací a hodnocení programů účelové podpory výzkumu, vývoje, schválené usnesením vlády ČR ze dne 8. února 2017, č. 107 (dále jen „M17+“) a návazně na něj dle postupu předepsaném Metodikou hodnocení výzkumných organizací byla schválena usnesením vlády ČR ze dne 18. června 2025 č. 458 (dále jen „M25+)“.  </w:t>
            </w:r>
          </w:p>
          <w:p w14:paraId="11430F4B" w14:textId="718C0F12" w:rsidR="0034187C" w:rsidRDefault="0034187C" w:rsidP="0034187C">
            <w:pPr>
              <w:spacing w:before="120" w:after="120"/>
            </w:pPr>
            <w:r>
              <w:t>V segmentu AV ČR letos probíhá hodnocení v souladu s M17+ i na úrovni poskytovatele, v segmentu VŠ má být kompletní hodnocení uzavřeno na jaře příštího roku a v segmentu resortů v</w:t>
            </w:r>
            <w:r w:rsidR="00D70580">
              <w:t> </w:t>
            </w:r>
            <w:r>
              <w:t xml:space="preserve">letošním kalendářním roce není plánováno uzavření kompletního hodnocení podle platné Metodiky u žádného z poskytovatelů institucionální podpory. </w:t>
            </w:r>
          </w:p>
          <w:p w14:paraId="54AE6A04" w14:textId="77777777" w:rsidR="0034187C" w:rsidRDefault="0034187C" w:rsidP="0034187C">
            <w:pPr>
              <w:spacing w:before="120" w:after="120"/>
            </w:pPr>
            <w:r>
              <w:t>Jednání tripartit do konce roku 2025 proběhne s:</w:t>
            </w:r>
          </w:p>
          <w:p w14:paraId="4225F704" w14:textId="77777777" w:rsidR="0034187C" w:rsidRDefault="0034187C" w:rsidP="0034187C">
            <w:pPr>
              <w:pStyle w:val="Odstavecseseznamem"/>
              <w:numPr>
                <w:ilvl w:val="0"/>
                <w:numId w:val="16"/>
              </w:numPr>
              <w:spacing w:before="120" w:after="120"/>
            </w:pPr>
            <w:r>
              <w:t>Akademií věd ČR</w:t>
            </w:r>
          </w:p>
          <w:p w14:paraId="45822CF2" w14:textId="77777777" w:rsidR="0034187C" w:rsidRDefault="0034187C" w:rsidP="0034187C">
            <w:pPr>
              <w:pStyle w:val="Odstavecseseznamem"/>
              <w:numPr>
                <w:ilvl w:val="0"/>
                <w:numId w:val="16"/>
              </w:numPr>
              <w:spacing w:before="120" w:after="120"/>
            </w:pPr>
            <w:r>
              <w:t>Ministerstvem dopravy</w:t>
            </w:r>
          </w:p>
          <w:p w14:paraId="2E03073F" w14:textId="77777777" w:rsidR="0034187C" w:rsidRDefault="0034187C" w:rsidP="0034187C">
            <w:pPr>
              <w:pStyle w:val="Odstavecseseznamem"/>
              <w:numPr>
                <w:ilvl w:val="0"/>
                <w:numId w:val="16"/>
              </w:numPr>
              <w:spacing w:before="120" w:after="120"/>
            </w:pPr>
            <w:r>
              <w:t xml:space="preserve">Ministerstvem práce a sociálních věcí </w:t>
            </w:r>
          </w:p>
          <w:p w14:paraId="56C91166" w14:textId="14D65ECF" w:rsidR="00D33A7C" w:rsidRPr="00C83D40" w:rsidRDefault="0034187C" w:rsidP="00D33A7C">
            <w:pPr>
              <w:pStyle w:val="Odstavecseseznamem"/>
              <w:numPr>
                <w:ilvl w:val="0"/>
                <w:numId w:val="16"/>
              </w:numPr>
              <w:spacing w:before="120" w:after="120"/>
            </w:pPr>
            <w:r>
              <w:t>Ministerstvem zdravotnictví</w:t>
            </w:r>
          </w:p>
        </w:tc>
      </w:tr>
      <w:tr w:rsidR="00B34AC7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B34AC7" w:rsidRDefault="00B34AC7" w:rsidP="00B34AC7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33F1304" w14:textId="7EFFDA7A" w:rsidR="00A217E0" w:rsidRPr="00C83D40" w:rsidRDefault="00D33A7C" w:rsidP="00C83D40">
            <w:pPr>
              <w:spacing w:before="120" w:after="120"/>
              <w:rPr>
                <w:b/>
                <w:bCs/>
                <w:i/>
              </w:rPr>
            </w:pPr>
            <w:r w:rsidRPr="00D33A7C">
              <w:rPr>
                <w:b/>
                <w:bCs/>
                <w:i/>
              </w:rPr>
              <w:t>416 A7 Informace o tripartitních jednanich dle Metodiky hodnoceni</w:t>
            </w:r>
            <w:r w:rsidR="005A1A5D">
              <w:rPr>
                <w:b/>
                <w:bCs/>
                <w:i/>
              </w:rPr>
              <w:t>.</w:t>
            </w:r>
            <w:r>
              <w:rPr>
                <w:b/>
                <w:bCs/>
                <w:i/>
              </w:rPr>
              <w:t>docx</w:t>
            </w:r>
          </w:p>
        </w:tc>
      </w:tr>
    </w:tbl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5A2A" w14:textId="77777777" w:rsidR="00447ABC" w:rsidRDefault="00447ABC" w:rsidP="00604B45">
      <w:r>
        <w:separator/>
      </w:r>
    </w:p>
  </w:endnote>
  <w:endnote w:type="continuationSeparator" w:id="0">
    <w:p w14:paraId="0A7CBD4A" w14:textId="77777777" w:rsidR="00447ABC" w:rsidRDefault="00447ABC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500179EC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ins w:id="0" w:author="Tonarová Šárka" w:date="2025-08-14T11:29:00Z" w16du:dateUtc="2025-08-14T09:29:00Z">
              <w:r w:rsidR="005E47EB">
                <w:rPr>
                  <w:sz w:val="16"/>
                  <w:szCs w:val="16"/>
                </w:rPr>
                <w:t>14</w:t>
              </w:r>
            </w:ins>
            <w:del w:id="1" w:author="Tonarová Šárka" w:date="2025-08-14T11:29:00Z" w16du:dateUtc="2025-08-14T09:29:00Z">
              <w:r w:rsidR="00144F5B" w:rsidRPr="00144F5B" w:rsidDel="005E47EB">
                <w:rPr>
                  <w:sz w:val="16"/>
                  <w:szCs w:val="16"/>
                </w:rPr>
                <w:delText>**</w:delText>
              </w:r>
            </w:del>
            <w:r w:rsidR="00144F5B" w:rsidRPr="00144F5B">
              <w:rPr>
                <w:sz w:val="16"/>
                <w:szCs w:val="16"/>
              </w:rPr>
              <w:t>/A</w:t>
            </w:r>
            <w:ins w:id="2" w:author="Tonarová Šárka" w:date="2025-08-14T11:29:00Z" w16du:dateUtc="2025-08-14T09:29:00Z">
              <w:r w:rsidR="005E47EB">
                <w:rPr>
                  <w:sz w:val="16"/>
                  <w:szCs w:val="16"/>
                </w:rPr>
                <w:t>5</w:t>
              </w:r>
            </w:ins>
            <w:del w:id="3" w:author="Tonarová Šárka" w:date="2025-08-14T11:29:00Z" w16du:dateUtc="2025-08-14T09:29:00Z">
              <w:r w:rsidR="00144F5B" w:rsidRPr="00144F5B" w:rsidDel="005E47EB">
                <w:rPr>
                  <w:sz w:val="16"/>
                  <w:szCs w:val="16"/>
                </w:rPr>
                <w:delText>xx</w:delText>
              </w:r>
            </w:del>
            <w:r w:rsidR="00144F5B">
              <w:t xml:space="preserve"> </w:t>
            </w:r>
            <w:ins w:id="4" w:author="Tonarová Šárka" w:date="2025-08-14T11:29:00Z" w16du:dateUtc="2025-08-14T09:29:00Z">
              <w:r w:rsidR="005E47EB">
                <w:rPr>
                  <w:sz w:val="16"/>
                  <w:szCs w:val="16"/>
                </w:rPr>
                <w:t>Souhrn – Nákup datový</w:t>
              </w:r>
            </w:ins>
            <w:ins w:id="5" w:author="Tonarová Šárka" w:date="2025-08-14T11:30:00Z" w16du:dateUtc="2025-08-14T09:30:00Z">
              <w:r w:rsidR="005E47EB">
                <w:rPr>
                  <w:sz w:val="16"/>
                  <w:szCs w:val="16"/>
                </w:rPr>
                <w:t xml:space="preserve">ch podkladů z databázové platformy Web of Science </w:t>
              </w:r>
            </w:ins>
            <w:del w:id="6" w:author="Tonarová Šárka" w:date="2025-08-14T11:29:00Z" w16du:dateUtc="2025-08-14T09:29:00Z">
              <w:r w:rsidR="00144F5B" w:rsidRPr="00144F5B" w:rsidDel="005E47EB">
                <w:rPr>
                  <w:sz w:val="16"/>
                  <w:szCs w:val="16"/>
                </w:rPr>
                <w:delText>Název materiálu</w:delText>
              </w:r>
            </w:del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9062" w14:textId="77777777" w:rsidR="00447ABC" w:rsidRDefault="00447ABC" w:rsidP="00604B45">
      <w:r>
        <w:separator/>
      </w:r>
    </w:p>
  </w:footnote>
  <w:footnote w:type="continuationSeparator" w:id="0">
    <w:p w14:paraId="4CFC42AC" w14:textId="77777777" w:rsidR="00447ABC" w:rsidRDefault="00447ABC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859E7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3723546"/>
    <w:multiLevelType w:val="hybridMultilevel"/>
    <w:tmpl w:val="1E3E96E4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86CBA"/>
    <w:multiLevelType w:val="hybridMultilevel"/>
    <w:tmpl w:val="BE58C0BC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93E21"/>
    <w:multiLevelType w:val="hybridMultilevel"/>
    <w:tmpl w:val="859E79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5"/>
  </w:num>
  <w:num w:numId="2" w16cid:durableId="2081907147">
    <w:abstractNumId w:val="13"/>
  </w:num>
  <w:num w:numId="3" w16cid:durableId="1893038338">
    <w:abstractNumId w:val="6"/>
  </w:num>
  <w:num w:numId="4" w16cid:durableId="1786805665">
    <w:abstractNumId w:val="9"/>
  </w:num>
  <w:num w:numId="5" w16cid:durableId="1264728757">
    <w:abstractNumId w:val="14"/>
  </w:num>
  <w:num w:numId="6" w16cid:durableId="1901821760">
    <w:abstractNumId w:val="10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5"/>
  </w:num>
  <w:num w:numId="10" w16cid:durableId="1837643966">
    <w:abstractNumId w:val="12"/>
  </w:num>
  <w:num w:numId="11" w16cid:durableId="796532185">
    <w:abstractNumId w:val="0"/>
  </w:num>
  <w:num w:numId="12" w16cid:durableId="2033064661">
    <w:abstractNumId w:val="8"/>
  </w:num>
  <w:num w:numId="13" w16cid:durableId="612978002">
    <w:abstractNumId w:val="11"/>
  </w:num>
  <w:num w:numId="14" w16cid:durableId="772744773">
    <w:abstractNumId w:val="7"/>
  </w:num>
  <w:num w:numId="15" w16cid:durableId="685404351">
    <w:abstractNumId w:val="3"/>
  </w:num>
  <w:num w:numId="16" w16cid:durableId="208255394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onarová Šárka">
    <w15:presenceInfo w15:providerId="AD" w15:userId="S::sarka.tonarova@vlada.gov.cz::f783b3ef-96f3-43f7-9e97-bf993f7f35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67DA"/>
    <w:rsid w:val="000511C2"/>
    <w:rsid w:val="00075C1E"/>
    <w:rsid w:val="0008087D"/>
    <w:rsid w:val="000859E4"/>
    <w:rsid w:val="0009458F"/>
    <w:rsid w:val="000A6385"/>
    <w:rsid w:val="000C609C"/>
    <w:rsid w:val="000C6A0C"/>
    <w:rsid w:val="000C6D6B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91B49"/>
    <w:rsid w:val="0019218C"/>
    <w:rsid w:val="001A03D6"/>
    <w:rsid w:val="001A6A82"/>
    <w:rsid w:val="001C1526"/>
    <w:rsid w:val="001C2E95"/>
    <w:rsid w:val="001C6179"/>
    <w:rsid w:val="001D0889"/>
    <w:rsid w:val="001D5F3B"/>
    <w:rsid w:val="001E1924"/>
    <w:rsid w:val="001F517B"/>
    <w:rsid w:val="002107E9"/>
    <w:rsid w:val="00212DEE"/>
    <w:rsid w:val="002241CF"/>
    <w:rsid w:val="00242E30"/>
    <w:rsid w:val="00282845"/>
    <w:rsid w:val="00293AEA"/>
    <w:rsid w:val="002A2FD0"/>
    <w:rsid w:val="002C0726"/>
    <w:rsid w:val="002D3C4B"/>
    <w:rsid w:val="002F19C4"/>
    <w:rsid w:val="002F4F5C"/>
    <w:rsid w:val="0034187C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3D6520"/>
    <w:rsid w:val="003F3764"/>
    <w:rsid w:val="00420B23"/>
    <w:rsid w:val="00423662"/>
    <w:rsid w:val="0042761D"/>
    <w:rsid w:val="004354D5"/>
    <w:rsid w:val="00441B47"/>
    <w:rsid w:val="00444127"/>
    <w:rsid w:val="00447ABC"/>
    <w:rsid w:val="00456550"/>
    <w:rsid w:val="00486CA7"/>
    <w:rsid w:val="004970B3"/>
    <w:rsid w:val="004D4555"/>
    <w:rsid w:val="004E43F1"/>
    <w:rsid w:val="004E6BE1"/>
    <w:rsid w:val="004E7AA4"/>
    <w:rsid w:val="00501CFA"/>
    <w:rsid w:val="00510EA4"/>
    <w:rsid w:val="00512835"/>
    <w:rsid w:val="005131AF"/>
    <w:rsid w:val="00515555"/>
    <w:rsid w:val="0051697C"/>
    <w:rsid w:val="005241A2"/>
    <w:rsid w:val="00524CE5"/>
    <w:rsid w:val="0053273E"/>
    <w:rsid w:val="00537022"/>
    <w:rsid w:val="005628A2"/>
    <w:rsid w:val="00564B89"/>
    <w:rsid w:val="00572694"/>
    <w:rsid w:val="005732DB"/>
    <w:rsid w:val="0057409A"/>
    <w:rsid w:val="005964E0"/>
    <w:rsid w:val="005A1A5D"/>
    <w:rsid w:val="005A4C59"/>
    <w:rsid w:val="005A6EDC"/>
    <w:rsid w:val="005C4D50"/>
    <w:rsid w:val="005D1635"/>
    <w:rsid w:val="005E47EB"/>
    <w:rsid w:val="00602F23"/>
    <w:rsid w:val="00604B45"/>
    <w:rsid w:val="006079D1"/>
    <w:rsid w:val="0061468A"/>
    <w:rsid w:val="006210BD"/>
    <w:rsid w:val="006255C0"/>
    <w:rsid w:val="0062783F"/>
    <w:rsid w:val="00627E3D"/>
    <w:rsid w:val="00635765"/>
    <w:rsid w:val="00675533"/>
    <w:rsid w:val="006847D9"/>
    <w:rsid w:val="006878F0"/>
    <w:rsid w:val="006B2B00"/>
    <w:rsid w:val="006C20D6"/>
    <w:rsid w:val="006C3F7F"/>
    <w:rsid w:val="006F1181"/>
    <w:rsid w:val="006F784A"/>
    <w:rsid w:val="007007A8"/>
    <w:rsid w:val="0070637D"/>
    <w:rsid w:val="00707B3B"/>
    <w:rsid w:val="0071047A"/>
    <w:rsid w:val="00722063"/>
    <w:rsid w:val="0072266C"/>
    <w:rsid w:val="00733976"/>
    <w:rsid w:val="00735DE8"/>
    <w:rsid w:val="00740822"/>
    <w:rsid w:val="00741D89"/>
    <w:rsid w:val="007439F1"/>
    <w:rsid w:val="00766AC5"/>
    <w:rsid w:val="00781015"/>
    <w:rsid w:val="007A407A"/>
    <w:rsid w:val="007C2EEB"/>
    <w:rsid w:val="007E2572"/>
    <w:rsid w:val="007E5BD4"/>
    <w:rsid w:val="007E6CA2"/>
    <w:rsid w:val="0080012B"/>
    <w:rsid w:val="0080171F"/>
    <w:rsid w:val="00803160"/>
    <w:rsid w:val="008044E8"/>
    <w:rsid w:val="00811AC9"/>
    <w:rsid w:val="008120CD"/>
    <w:rsid w:val="0081613E"/>
    <w:rsid w:val="008215D0"/>
    <w:rsid w:val="00840107"/>
    <w:rsid w:val="0084124B"/>
    <w:rsid w:val="00841C3F"/>
    <w:rsid w:val="008517B5"/>
    <w:rsid w:val="00855B4C"/>
    <w:rsid w:val="00871B74"/>
    <w:rsid w:val="008863A6"/>
    <w:rsid w:val="00887F71"/>
    <w:rsid w:val="0089638D"/>
    <w:rsid w:val="008A3DC7"/>
    <w:rsid w:val="008A6944"/>
    <w:rsid w:val="008B350E"/>
    <w:rsid w:val="008B60F3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56966"/>
    <w:rsid w:val="0098234A"/>
    <w:rsid w:val="00990B90"/>
    <w:rsid w:val="009922C8"/>
    <w:rsid w:val="009A03BD"/>
    <w:rsid w:val="009B0370"/>
    <w:rsid w:val="009B6185"/>
    <w:rsid w:val="009E228F"/>
    <w:rsid w:val="00A217E0"/>
    <w:rsid w:val="00A640A5"/>
    <w:rsid w:val="00A65C3C"/>
    <w:rsid w:val="00A75A40"/>
    <w:rsid w:val="00A822FF"/>
    <w:rsid w:val="00A84F49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34AC7"/>
    <w:rsid w:val="00B415B3"/>
    <w:rsid w:val="00B445C0"/>
    <w:rsid w:val="00B45E88"/>
    <w:rsid w:val="00B5350F"/>
    <w:rsid w:val="00B65AB5"/>
    <w:rsid w:val="00B67680"/>
    <w:rsid w:val="00B73C81"/>
    <w:rsid w:val="00B80711"/>
    <w:rsid w:val="00B86AC4"/>
    <w:rsid w:val="00BB2FAC"/>
    <w:rsid w:val="00BC1D89"/>
    <w:rsid w:val="00BC5C1F"/>
    <w:rsid w:val="00BC7F94"/>
    <w:rsid w:val="00BD17A6"/>
    <w:rsid w:val="00BE4E17"/>
    <w:rsid w:val="00C05BAF"/>
    <w:rsid w:val="00C27666"/>
    <w:rsid w:val="00C35EF3"/>
    <w:rsid w:val="00C4014E"/>
    <w:rsid w:val="00C54A7F"/>
    <w:rsid w:val="00C616C9"/>
    <w:rsid w:val="00C674B4"/>
    <w:rsid w:val="00C71728"/>
    <w:rsid w:val="00C7658A"/>
    <w:rsid w:val="00C77162"/>
    <w:rsid w:val="00C83D40"/>
    <w:rsid w:val="00C84197"/>
    <w:rsid w:val="00C91565"/>
    <w:rsid w:val="00C92FC9"/>
    <w:rsid w:val="00CC1FD9"/>
    <w:rsid w:val="00CC2F17"/>
    <w:rsid w:val="00CD5D12"/>
    <w:rsid w:val="00CE2C4E"/>
    <w:rsid w:val="00CE70B9"/>
    <w:rsid w:val="00CF1A29"/>
    <w:rsid w:val="00D0212E"/>
    <w:rsid w:val="00D061BA"/>
    <w:rsid w:val="00D135D8"/>
    <w:rsid w:val="00D266C9"/>
    <w:rsid w:val="00D26EA4"/>
    <w:rsid w:val="00D321D6"/>
    <w:rsid w:val="00D33A7C"/>
    <w:rsid w:val="00D36218"/>
    <w:rsid w:val="00D43F7D"/>
    <w:rsid w:val="00D53021"/>
    <w:rsid w:val="00D70580"/>
    <w:rsid w:val="00D74354"/>
    <w:rsid w:val="00D7564B"/>
    <w:rsid w:val="00D85AA0"/>
    <w:rsid w:val="00D86AA3"/>
    <w:rsid w:val="00D874C0"/>
    <w:rsid w:val="00D94221"/>
    <w:rsid w:val="00DA045F"/>
    <w:rsid w:val="00DA3636"/>
    <w:rsid w:val="00DA6F93"/>
    <w:rsid w:val="00DC2129"/>
    <w:rsid w:val="00DC5C64"/>
    <w:rsid w:val="00DD3E78"/>
    <w:rsid w:val="00DD6D38"/>
    <w:rsid w:val="00DE4F80"/>
    <w:rsid w:val="00DF4790"/>
    <w:rsid w:val="00DF4DB7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058B"/>
    <w:rsid w:val="00ED2ED3"/>
    <w:rsid w:val="00ED7E4C"/>
    <w:rsid w:val="00EE66EE"/>
    <w:rsid w:val="00EE745A"/>
    <w:rsid w:val="00EF4F64"/>
    <w:rsid w:val="00F145AB"/>
    <w:rsid w:val="00F3487E"/>
    <w:rsid w:val="00F47E34"/>
    <w:rsid w:val="00F55DFB"/>
    <w:rsid w:val="00F62C87"/>
    <w:rsid w:val="00F70093"/>
    <w:rsid w:val="00F83061"/>
    <w:rsid w:val="00F84D65"/>
    <w:rsid w:val="00F86F06"/>
    <w:rsid w:val="00FA009E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A217E0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Props1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153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37</cp:revision>
  <cp:lastPrinted>2025-02-25T12:21:00Z</cp:lastPrinted>
  <dcterms:created xsi:type="dcterms:W3CDTF">2025-08-14T08:33:00Z</dcterms:created>
  <dcterms:modified xsi:type="dcterms:W3CDTF">2025-12-16T07:05:00Z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